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26710DB8"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C827EC">
        <w:rPr>
          <w:sz w:val="24"/>
          <w:szCs w:val="24"/>
        </w:rPr>
        <w:t xml:space="preserve"> 21-G007-24</w:t>
      </w:r>
      <w:r w:rsidR="00993409" w:rsidRPr="00DF2302">
        <w:rPr>
          <w:sz w:val="24"/>
          <w:szCs w:val="24"/>
        </w:rPr>
        <w:tab/>
      </w:r>
      <w:bookmarkEnd w:id="1"/>
      <w:bookmarkEnd w:id="2"/>
      <w:bookmarkEnd w:id="3"/>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890E52" w:rsidRDefault="00DE3F38"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 xml:space="preserve">Firm/consortium’s experience and reputation </w:t>
            </w:r>
            <w:r w:rsidR="00B52A14" w:rsidRPr="00890E52">
              <w:rPr>
                <w:rFonts w:asciiTheme="minorHAnsi" w:hAnsiTheme="minorHAnsi"/>
                <w:sz w:val="22"/>
                <w:szCs w:val="22"/>
                <w:lang w:eastAsia="en-US"/>
              </w:rPr>
              <w:t>with</w:t>
            </w:r>
            <w:r w:rsidRPr="00890E52">
              <w:rPr>
                <w:rFonts w:asciiTheme="minorHAnsi" w:hAnsiTheme="minorHAnsi"/>
                <w:sz w:val="22"/>
                <w:szCs w:val="22"/>
                <w:lang w:eastAsia="en-US"/>
              </w:rPr>
              <w:t xml:space="preserve"> similar </w:t>
            </w:r>
            <w:r w:rsidR="00AD3DBB" w:rsidRPr="00890E52">
              <w:rPr>
                <w:rFonts w:asciiTheme="minorHAnsi" w:hAnsiTheme="minorHAnsi"/>
                <w:sz w:val="22"/>
                <w:szCs w:val="22"/>
                <w:lang w:eastAsia="en-US"/>
              </w:rPr>
              <w:t>supply of Goods</w:t>
            </w:r>
          </w:p>
        </w:tc>
        <w:tc>
          <w:tcPr>
            <w:tcW w:w="5367" w:type="dxa"/>
            <w:shd w:val="clear" w:color="auto" w:fill="auto"/>
          </w:tcPr>
          <w:p w14:paraId="367BA456" w14:textId="77777777" w:rsidR="0082657B" w:rsidRPr="00890E52" w:rsidRDefault="0082657B" w:rsidP="005B38E4">
            <w:pPr>
              <w:pStyle w:val="TableContents"/>
              <w:numPr>
                <w:ilvl w:val="0"/>
                <w:numId w:val="3"/>
              </w:numPr>
              <w:rPr>
                <w:rFonts w:asciiTheme="minorHAnsi" w:hAnsiTheme="minorHAnsi"/>
                <w:sz w:val="22"/>
                <w:szCs w:val="22"/>
              </w:rPr>
            </w:pPr>
            <w:r w:rsidRPr="00890E52">
              <w:rPr>
                <w:rFonts w:asciiTheme="minorHAnsi" w:hAnsiTheme="minorHAnsi"/>
                <w:sz w:val="22"/>
                <w:szCs w:val="22"/>
              </w:rPr>
              <w:t>At least 2 References</w:t>
            </w:r>
          </w:p>
          <w:p w14:paraId="66C4E1BA" w14:textId="53455A3B" w:rsidR="006E17EC" w:rsidRPr="00890E52" w:rsidRDefault="0082657B" w:rsidP="0082657B">
            <w:pPr>
              <w:pStyle w:val="TableContents"/>
              <w:numPr>
                <w:ilvl w:val="1"/>
                <w:numId w:val="3"/>
              </w:numPr>
              <w:rPr>
                <w:rFonts w:asciiTheme="minorHAnsi" w:hAnsiTheme="minorHAnsi"/>
                <w:sz w:val="22"/>
                <w:szCs w:val="22"/>
              </w:rPr>
            </w:pPr>
            <w:r w:rsidRPr="00890E52">
              <w:rPr>
                <w:rFonts w:asciiTheme="minorHAnsi" w:hAnsiTheme="minorHAnsi"/>
                <w:sz w:val="22"/>
                <w:szCs w:val="22"/>
              </w:rPr>
              <w:t xml:space="preserve"> To confirm the company has previously involved in </w:t>
            </w:r>
            <w:r w:rsidR="00D77F23" w:rsidRPr="00890E52">
              <w:rPr>
                <w:rFonts w:asciiTheme="minorHAnsi" w:hAnsiTheme="minorHAnsi"/>
                <w:sz w:val="22"/>
                <w:szCs w:val="22"/>
              </w:rPr>
              <w:t xml:space="preserve">supplying </w:t>
            </w:r>
            <w:r w:rsidR="00864CDA">
              <w:rPr>
                <w:rFonts w:asciiTheme="minorHAnsi" w:hAnsiTheme="minorHAnsi"/>
                <w:sz w:val="22"/>
                <w:szCs w:val="22"/>
              </w:rPr>
              <w:t>vehicles</w:t>
            </w:r>
            <w:r w:rsidR="002D6CA4">
              <w:rPr>
                <w:rFonts w:asciiTheme="minorHAnsi" w:hAnsiTheme="minorHAnsi"/>
                <w:sz w:val="22"/>
                <w:szCs w:val="22"/>
              </w:rPr>
              <w:t xml:space="preserve"> of the three kinds</w:t>
            </w:r>
            <w:r w:rsidR="00762F22">
              <w:rPr>
                <w:rFonts w:asciiTheme="minorHAnsi" w:hAnsiTheme="minorHAnsi"/>
                <w:sz w:val="22"/>
                <w:szCs w:val="22"/>
              </w:rPr>
              <w:t xml:space="preserve"> (big bus, </w:t>
            </w:r>
            <w:r w:rsidR="00922393">
              <w:rPr>
                <w:rFonts w:asciiTheme="minorHAnsi" w:hAnsiTheme="minorHAnsi"/>
                <w:sz w:val="22"/>
                <w:szCs w:val="22"/>
              </w:rPr>
              <w:t>minibus</w:t>
            </w:r>
            <w:r w:rsidR="00762F22">
              <w:rPr>
                <w:rFonts w:asciiTheme="minorHAnsi" w:hAnsiTheme="minorHAnsi"/>
                <w:sz w:val="22"/>
                <w:szCs w:val="22"/>
              </w:rPr>
              <w:t xml:space="preserve"> and double cab) </w:t>
            </w:r>
          </w:p>
          <w:p w14:paraId="3ADDF29E" w14:textId="195448FD" w:rsidR="00E56234" w:rsidRPr="00890E52" w:rsidRDefault="00E56234" w:rsidP="00D77F23">
            <w:pPr>
              <w:pStyle w:val="TableContents"/>
              <w:ind w:left="1080"/>
              <w:rPr>
                <w:rFonts w:asciiTheme="minorHAnsi" w:hAnsiTheme="minorHAnsi"/>
                <w:sz w:val="22"/>
                <w:szCs w:val="22"/>
              </w:rPr>
            </w:pPr>
          </w:p>
        </w:tc>
        <w:tc>
          <w:tcPr>
            <w:tcW w:w="1360" w:type="dxa"/>
            <w:shd w:val="clear" w:color="auto" w:fill="auto"/>
            <w:vAlign w:val="center"/>
          </w:tcPr>
          <w:p w14:paraId="6FB170A3" w14:textId="563F4FC8" w:rsidR="006E17EC" w:rsidRPr="00890E52" w:rsidRDefault="002D6CA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w:t>
            </w:r>
            <w:r w:rsidR="00E5294D" w:rsidRPr="00890E52">
              <w:rPr>
                <w:rFonts w:asciiTheme="minorHAnsi" w:hAnsiTheme="minorHAnsi"/>
                <w:sz w:val="22"/>
                <w:szCs w:val="22"/>
                <w:lang w:eastAsia="en-US"/>
              </w:rPr>
              <w:t>0</w:t>
            </w:r>
          </w:p>
        </w:tc>
      </w:tr>
      <w:tr w:rsidR="006E17EC" w:rsidRPr="00DF2302" w14:paraId="613F68D6" w14:textId="77777777" w:rsidTr="0082657B">
        <w:trPr>
          <w:cantSplit/>
          <w:tblHeader/>
        </w:trPr>
        <w:tc>
          <w:tcPr>
            <w:tcW w:w="2430" w:type="dxa"/>
            <w:shd w:val="clear" w:color="auto" w:fill="FFFFFF" w:themeFill="background1"/>
            <w:vAlign w:val="center"/>
          </w:tcPr>
          <w:p w14:paraId="44102FCB" w14:textId="19DEBEED" w:rsidR="006E17EC" w:rsidRPr="00890E52" w:rsidRDefault="00AD3DBB"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Delivery time</w:t>
            </w:r>
          </w:p>
        </w:tc>
        <w:tc>
          <w:tcPr>
            <w:tcW w:w="5367" w:type="dxa"/>
            <w:shd w:val="clear" w:color="auto" w:fill="FFFFFF" w:themeFill="background1"/>
          </w:tcPr>
          <w:p w14:paraId="4BA71FA2" w14:textId="16292ADE" w:rsidR="006E17EC" w:rsidRPr="00864CDA" w:rsidRDefault="0082657B" w:rsidP="00864CDA">
            <w:pPr>
              <w:pStyle w:val="TableContents"/>
              <w:numPr>
                <w:ilvl w:val="0"/>
                <w:numId w:val="4"/>
              </w:numPr>
              <w:rPr>
                <w:rFonts w:asciiTheme="minorHAnsi" w:hAnsiTheme="minorHAnsi"/>
                <w:sz w:val="22"/>
                <w:szCs w:val="22"/>
              </w:rPr>
            </w:pPr>
            <w:r w:rsidRPr="00890E52">
              <w:rPr>
                <w:rFonts w:asciiTheme="minorHAnsi" w:hAnsiTheme="minorHAnsi"/>
                <w:sz w:val="22"/>
                <w:szCs w:val="22"/>
              </w:rPr>
              <w:t xml:space="preserve">Clear </w:t>
            </w:r>
            <w:r w:rsidR="00864CDA">
              <w:rPr>
                <w:rFonts w:asciiTheme="minorHAnsi" w:hAnsiTheme="minorHAnsi"/>
                <w:sz w:val="22"/>
                <w:szCs w:val="22"/>
              </w:rPr>
              <w:t xml:space="preserve">workplan on delivery of these </w:t>
            </w:r>
            <w:r w:rsidR="002B3064">
              <w:rPr>
                <w:rFonts w:asciiTheme="minorHAnsi" w:hAnsiTheme="minorHAnsi"/>
                <w:sz w:val="22"/>
                <w:szCs w:val="22"/>
              </w:rPr>
              <w:t xml:space="preserve">four </w:t>
            </w:r>
            <w:r w:rsidR="00864CDA">
              <w:rPr>
                <w:rFonts w:asciiTheme="minorHAnsi" w:hAnsiTheme="minorHAnsi"/>
                <w:sz w:val="22"/>
                <w:szCs w:val="22"/>
              </w:rPr>
              <w:t>vehicles</w:t>
            </w:r>
            <w:r w:rsidR="002D6CA4">
              <w:rPr>
                <w:rFonts w:asciiTheme="minorHAnsi" w:hAnsiTheme="minorHAnsi"/>
                <w:sz w:val="22"/>
                <w:szCs w:val="22"/>
              </w:rPr>
              <w:t xml:space="preserve"> of not more than 2 months</w:t>
            </w:r>
          </w:p>
        </w:tc>
        <w:tc>
          <w:tcPr>
            <w:tcW w:w="1360" w:type="dxa"/>
            <w:shd w:val="clear" w:color="auto" w:fill="FFFFFF" w:themeFill="background1"/>
            <w:vAlign w:val="center"/>
          </w:tcPr>
          <w:p w14:paraId="657554B4" w14:textId="4A9A74F3" w:rsidR="006E17EC" w:rsidRPr="00890E52" w:rsidRDefault="002D6CA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w:t>
            </w:r>
            <w:r w:rsidR="00E5294D" w:rsidRPr="00890E52">
              <w:rPr>
                <w:rFonts w:asciiTheme="minorHAnsi" w:hAnsiTheme="minorHAnsi"/>
                <w:sz w:val="22"/>
                <w:szCs w:val="22"/>
                <w:lang w:eastAsia="en-US"/>
              </w:rPr>
              <w:t>0</w:t>
            </w:r>
          </w:p>
        </w:tc>
      </w:tr>
      <w:tr w:rsidR="006E17EC" w:rsidRPr="00DF2302" w14:paraId="7395E14D" w14:textId="77777777" w:rsidTr="006E17EC">
        <w:trPr>
          <w:cantSplit/>
          <w:tblHeader/>
        </w:trPr>
        <w:tc>
          <w:tcPr>
            <w:tcW w:w="2430" w:type="dxa"/>
            <w:shd w:val="clear" w:color="auto" w:fill="auto"/>
            <w:vAlign w:val="center"/>
          </w:tcPr>
          <w:p w14:paraId="58A5C5B6" w14:textId="6CFA7675" w:rsidR="006E17EC" w:rsidRPr="00890E52" w:rsidRDefault="00EA28A4"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Production standards and Certificates.</w:t>
            </w:r>
          </w:p>
        </w:tc>
        <w:tc>
          <w:tcPr>
            <w:tcW w:w="5367" w:type="dxa"/>
            <w:shd w:val="clear" w:color="auto" w:fill="auto"/>
          </w:tcPr>
          <w:p w14:paraId="23A8F695" w14:textId="56066482" w:rsidR="00EA28A4" w:rsidRPr="00890E52" w:rsidRDefault="002D6CA4" w:rsidP="002D6CA4">
            <w:pPr>
              <w:pStyle w:val="TableContents"/>
              <w:numPr>
                <w:ilvl w:val="0"/>
                <w:numId w:val="5"/>
              </w:numPr>
              <w:rPr>
                <w:rFonts w:asciiTheme="minorHAnsi" w:hAnsiTheme="minorHAnsi"/>
                <w:sz w:val="22"/>
                <w:szCs w:val="22"/>
              </w:rPr>
            </w:pPr>
            <w:r>
              <w:rPr>
                <w:rFonts w:asciiTheme="minorHAnsi" w:hAnsiTheme="minorHAnsi"/>
                <w:sz w:val="22"/>
                <w:szCs w:val="22"/>
              </w:rPr>
              <w:t>A company should have a valid business license and should also have registered under MTCIC and able to present its valid business registration.</w:t>
            </w:r>
          </w:p>
        </w:tc>
        <w:tc>
          <w:tcPr>
            <w:tcW w:w="1360" w:type="dxa"/>
            <w:shd w:val="clear" w:color="auto" w:fill="auto"/>
            <w:vAlign w:val="center"/>
          </w:tcPr>
          <w:p w14:paraId="240875A4" w14:textId="62250A32" w:rsidR="006E17EC" w:rsidRPr="00890E52" w:rsidRDefault="002D6CA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DF2302" w14:paraId="59453870" w14:textId="77777777" w:rsidTr="006E17EC">
        <w:trPr>
          <w:cantSplit/>
          <w:tblHeader/>
        </w:trPr>
        <w:tc>
          <w:tcPr>
            <w:tcW w:w="2430" w:type="dxa"/>
            <w:shd w:val="clear" w:color="auto" w:fill="auto"/>
            <w:vAlign w:val="center"/>
          </w:tcPr>
          <w:p w14:paraId="57F1472D" w14:textId="5F4A0190" w:rsidR="006E17EC" w:rsidRPr="00890E52" w:rsidRDefault="00C22FD9"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 xml:space="preserve">Specification of vehicles </w:t>
            </w:r>
          </w:p>
        </w:tc>
        <w:tc>
          <w:tcPr>
            <w:tcW w:w="5367" w:type="dxa"/>
            <w:shd w:val="clear" w:color="auto" w:fill="auto"/>
          </w:tcPr>
          <w:p w14:paraId="7BD70C32" w14:textId="77777777" w:rsidR="006454EA" w:rsidRPr="002D6CA4" w:rsidRDefault="002D6CA4" w:rsidP="002D6CA4">
            <w:pPr>
              <w:numPr>
                <w:ilvl w:val="0"/>
                <w:numId w:val="6"/>
              </w:numPr>
              <w:adjustRightInd w:val="0"/>
              <w:rPr>
                <w:rFonts w:asciiTheme="minorHAnsi" w:eastAsiaTheme="minorEastAsia" w:hAnsiTheme="minorHAnsi"/>
                <w:sz w:val="22"/>
                <w:lang w:val="en-GB"/>
              </w:rPr>
            </w:pPr>
            <w:r>
              <w:rPr>
                <w:rFonts w:asciiTheme="minorHAnsi" w:hAnsiTheme="minorHAnsi"/>
                <w:sz w:val="22"/>
                <w:szCs w:val="22"/>
              </w:rPr>
              <w:t>Should comply with all specification as clearly stated in the Specification template</w:t>
            </w:r>
          </w:p>
          <w:p w14:paraId="053C8EE5" w14:textId="44164DBE" w:rsidR="002D6CA4" w:rsidRDefault="002D6CA4" w:rsidP="002D6CA4">
            <w:pPr>
              <w:pStyle w:val="ListParagraph"/>
              <w:numPr>
                <w:ilvl w:val="0"/>
                <w:numId w:val="9"/>
              </w:numPr>
              <w:adjustRightInd w:val="0"/>
              <w:ind w:leftChars="0"/>
              <w:rPr>
                <w:rFonts w:asciiTheme="minorHAnsi" w:eastAsiaTheme="minorEastAsia" w:hAnsiTheme="minorHAnsi"/>
                <w:sz w:val="22"/>
                <w:lang w:val="en-GB"/>
              </w:rPr>
            </w:pPr>
            <w:r>
              <w:rPr>
                <w:rFonts w:asciiTheme="minorHAnsi" w:eastAsiaTheme="minorEastAsia" w:hAnsiTheme="minorHAnsi"/>
                <w:sz w:val="22"/>
                <w:lang w:val="en-GB"/>
              </w:rPr>
              <w:t>should be from Toyota model</w:t>
            </w:r>
          </w:p>
          <w:p w14:paraId="0D9006E3" w14:textId="22C3F849" w:rsidR="002D6CA4" w:rsidRPr="002D6CA4" w:rsidRDefault="00D17311" w:rsidP="002D6CA4">
            <w:pPr>
              <w:pStyle w:val="ListParagraph"/>
              <w:numPr>
                <w:ilvl w:val="0"/>
                <w:numId w:val="9"/>
              </w:numPr>
              <w:adjustRightInd w:val="0"/>
              <w:ind w:leftChars="0"/>
              <w:rPr>
                <w:rFonts w:asciiTheme="minorHAnsi" w:eastAsiaTheme="minorEastAsia" w:hAnsiTheme="minorHAnsi"/>
                <w:sz w:val="22"/>
                <w:lang w:val="en-GB"/>
              </w:rPr>
            </w:pPr>
            <w:r>
              <w:rPr>
                <w:rFonts w:asciiTheme="minorHAnsi" w:eastAsiaTheme="minorEastAsia" w:hAnsiTheme="minorHAnsi"/>
                <w:sz w:val="22"/>
                <w:lang w:val="en-GB"/>
              </w:rPr>
              <w:t xml:space="preserve">able to provide of </w:t>
            </w:r>
            <w:r w:rsidR="002D6CA4" w:rsidRPr="002D6CA4">
              <w:rPr>
                <w:rFonts w:asciiTheme="minorHAnsi" w:eastAsiaTheme="minorEastAsia" w:hAnsiTheme="minorHAnsi"/>
                <w:sz w:val="22"/>
                <w:lang w:val="en-GB"/>
              </w:rPr>
              <w:t>warranty</w:t>
            </w:r>
            <w:r w:rsidR="0006019E">
              <w:rPr>
                <w:rFonts w:asciiTheme="minorHAnsi" w:eastAsiaTheme="minorEastAsia" w:hAnsiTheme="minorHAnsi"/>
                <w:sz w:val="22"/>
                <w:lang w:val="en-GB"/>
              </w:rPr>
              <w:t xml:space="preserve"> </w:t>
            </w:r>
            <w:r>
              <w:rPr>
                <w:rFonts w:asciiTheme="minorHAnsi" w:eastAsiaTheme="minorEastAsia" w:hAnsiTheme="minorHAnsi"/>
                <w:sz w:val="22"/>
                <w:lang w:val="en-GB"/>
              </w:rPr>
              <w:t>certificate for a period of t</w:t>
            </w:r>
            <w:r w:rsidR="002B3064">
              <w:rPr>
                <w:rFonts w:asciiTheme="minorHAnsi" w:eastAsiaTheme="minorEastAsia" w:hAnsiTheme="minorHAnsi"/>
                <w:sz w:val="22"/>
                <w:lang w:val="en-GB"/>
              </w:rPr>
              <w:t>wo years</w:t>
            </w:r>
            <w:r>
              <w:rPr>
                <w:rFonts w:asciiTheme="minorHAnsi" w:eastAsiaTheme="minorEastAsia" w:hAnsiTheme="minorHAnsi"/>
                <w:sz w:val="22"/>
                <w:lang w:val="en-GB"/>
              </w:rPr>
              <w:t>.</w:t>
            </w:r>
          </w:p>
          <w:p w14:paraId="7CF29BBA" w14:textId="67DA561F" w:rsidR="0006019E" w:rsidRDefault="002D6CA4" w:rsidP="0006019E">
            <w:pPr>
              <w:pStyle w:val="ListParagraph"/>
              <w:numPr>
                <w:ilvl w:val="0"/>
                <w:numId w:val="9"/>
              </w:numPr>
              <w:adjustRightInd w:val="0"/>
              <w:ind w:leftChars="0"/>
              <w:rPr>
                <w:rFonts w:asciiTheme="minorHAnsi" w:eastAsiaTheme="minorEastAsia" w:hAnsiTheme="minorHAnsi"/>
                <w:sz w:val="22"/>
                <w:lang w:val="en-GB"/>
              </w:rPr>
            </w:pPr>
            <w:r>
              <w:rPr>
                <w:rFonts w:asciiTheme="minorHAnsi" w:eastAsiaTheme="minorEastAsia" w:hAnsiTheme="minorHAnsi"/>
                <w:sz w:val="22"/>
                <w:lang w:val="en-GB"/>
              </w:rPr>
              <w:t xml:space="preserve">should have all the specs as stated for each </w:t>
            </w:r>
            <w:r w:rsidR="0006019E">
              <w:rPr>
                <w:rFonts w:asciiTheme="minorHAnsi" w:eastAsiaTheme="minorEastAsia" w:hAnsiTheme="minorHAnsi"/>
                <w:sz w:val="22"/>
                <w:lang w:val="en-GB"/>
              </w:rPr>
              <w:t>three vehicles (any changes will be considered if there is a valid or reasonable reason behind it)</w:t>
            </w:r>
            <w:r w:rsidR="00D17311">
              <w:rPr>
                <w:rFonts w:asciiTheme="minorHAnsi" w:eastAsiaTheme="minorEastAsia" w:hAnsiTheme="minorHAnsi"/>
                <w:sz w:val="22"/>
                <w:lang w:val="en-GB"/>
              </w:rPr>
              <w:t>.</w:t>
            </w:r>
          </w:p>
          <w:p w14:paraId="50989B7F" w14:textId="0A6E5980" w:rsidR="0006019E" w:rsidRPr="0006019E" w:rsidRDefault="00762F22" w:rsidP="0006019E">
            <w:pPr>
              <w:pStyle w:val="ListParagraph"/>
              <w:numPr>
                <w:ilvl w:val="0"/>
                <w:numId w:val="9"/>
              </w:numPr>
              <w:ind w:leftChars="0"/>
              <w:rPr>
                <w:color w:val="000000"/>
              </w:rPr>
            </w:pPr>
            <w:r>
              <w:rPr>
                <w:color w:val="000000"/>
                <w:sz w:val="22"/>
              </w:rPr>
              <w:t>Provided of d</w:t>
            </w:r>
            <w:r w:rsidR="0006019E" w:rsidRPr="0006019E">
              <w:rPr>
                <w:color w:val="000000"/>
                <w:sz w:val="22"/>
              </w:rPr>
              <w:t>ocumentation and availability of spare parts, including comprehensive list of Spare parts held in stock including maintenance and technical support</w:t>
            </w:r>
            <w:r w:rsidR="0006019E">
              <w:rPr>
                <w:color w:val="000000"/>
                <w:sz w:val="22"/>
              </w:rPr>
              <w:t xml:space="preserve"> should come with a vehicle</w:t>
            </w:r>
            <w:r w:rsidR="002B3064">
              <w:rPr>
                <w:color w:val="000000"/>
                <w:sz w:val="22"/>
              </w:rPr>
              <w:t>.</w:t>
            </w:r>
          </w:p>
          <w:p w14:paraId="375ED5B7" w14:textId="2DB33F85" w:rsidR="0006019E" w:rsidRPr="0006019E" w:rsidRDefault="0006019E" w:rsidP="0006019E">
            <w:pPr>
              <w:adjustRightInd w:val="0"/>
              <w:rPr>
                <w:rFonts w:asciiTheme="minorHAnsi" w:eastAsiaTheme="minorEastAsia" w:hAnsiTheme="minorHAnsi"/>
                <w:sz w:val="22"/>
                <w:lang w:val="en-GB"/>
              </w:rPr>
            </w:pPr>
          </w:p>
        </w:tc>
        <w:tc>
          <w:tcPr>
            <w:tcW w:w="1360" w:type="dxa"/>
            <w:shd w:val="clear" w:color="auto" w:fill="auto"/>
            <w:vAlign w:val="center"/>
          </w:tcPr>
          <w:p w14:paraId="4C399CE7" w14:textId="3B12BF33" w:rsidR="006E17EC" w:rsidRPr="00890E52" w:rsidRDefault="002D6CA4"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lastRenderedPageBreak/>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44CEF" w14:textId="77777777" w:rsidR="00EC64D8" w:rsidRDefault="00EC64D8">
      <w:r>
        <w:separator/>
      </w:r>
    </w:p>
  </w:endnote>
  <w:endnote w:type="continuationSeparator" w:id="0">
    <w:p w14:paraId="781ACB12" w14:textId="77777777" w:rsidR="00EC64D8" w:rsidRDefault="00EC6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58609A" w:rsidRPr="0058609A">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58609A" w:rsidRPr="0058609A">
      <w:rPr>
        <w:noProof/>
        <w:color w:val="17365D" w:themeColor="text2" w:themeShade="BF"/>
        <w:lang w:val="sv-SE"/>
      </w:rPr>
      <w:t>4</w:t>
    </w:r>
    <w:r>
      <w:rPr>
        <w:color w:val="17365D" w:themeColor="text2" w:themeShade="BF"/>
      </w:rPr>
      <w:fldChar w:fldCharType="end"/>
    </w:r>
  </w:p>
  <w:p w14:paraId="213B5D63" w14:textId="1F0483F7" w:rsidR="00D15CF2" w:rsidRDefault="004878F3" w:rsidP="004878F3">
    <w:pPr>
      <w:pStyle w:val="Footer"/>
    </w:pPr>
    <w:r>
      <w:fldChar w:fldCharType="begin"/>
    </w:r>
    <w:r>
      <w:instrText xml:space="preserve"> DATE \@ "yyyy-MM-dd" </w:instrText>
    </w:r>
    <w:r>
      <w:fldChar w:fldCharType="separate"/>
    </w:r>
    <w:r w:rsidR="002B3064">
      <w:rPr>
        <w:noProof/>
      </w:rPr>
      <w:t>2024-07-18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A906D" w14:textId="77777777" w:rsidR="00EC64D8" w:rsidRDefault="00EC64D8">
      <w:r>
        <w:separator/>
      </w:r>
    </w:p>
  </w:footnote>
  <w:footnote w:type="continuationSeparator" w:id="0">
    <w:p w14:paraId="54E697F1" w14:textId="77777777" w:rsidR="00EC64D8" w:rsidRDefault="00EC64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3042008E"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FD5089" w:rsidRPr="009F4780">
      <w:rPr>
        <w:rFonts w:asciiTheme="minorHAnsi" w:hAnsiTheme="minorHAnsi" w:cs="Calibri"/>
        <w:sz w:val="20"/>
      </w:rPr>
      <w:fldChar w:fldCharType="begin"/>
    </w:r>
    <w:r w:rsidR="00FD5089" w:rsidRPr="009F4780">
      <w:rPr>
        <w:rFonts w:asciiTheme="minorHAnsi" w:hAnsiTheme="minorHAnsi" w:cs="Calibri"/>
        <w:sz w:val="20"/>
      </w:rPr>
      <w:instrText xml:space="preserve"> REF Number \h </w:instrText>
    </w:r>
    <w:r w:rsidR="00FD5089">
      <w:rPr>
        <w:rFonts w:asciiTheme="minorHAnsi" w:hAnsiTheme="minorHAnsi" w:cs="Calibri"/>
        <w:sz w:val="20"/>
      </w:rPr>
      <w:instrText xml:space="preserve"> \* MERGEFORMAT </w:instrText>
    </w:r>
    <w:r w:rsidR="00FD5089" w:rsidRPr="009F4780">
      <w:rPr>
        <w:rFonts w:asciiTheme="minorHAnsi" w:hAnsiTheme="minorHAnsi" w:cs="Calibri"/>
        <w:sz w:val="20"/>
      </w:rPr>
    </w:r>
    <w:r w:rsidR="00FD5089" w:rsidRPr="009F4780">
      <w:rPr>
        <w:rFonts w:asciiTheme="minorHAnsi" w:hAnsiTheme="minorHAnsi" w:cs="Calibri"/>
        <w:sz w:val="20"/>
      </w:rPr>
      <w:fldChar w:fldCharType="separate"/>
    </w:r>
    <w:r w:rsidR="00FD5089" w:rsidRPr="009F4780">
      <w:rPr>
        <w:rStyle w:val="Strong"/>
        <w:rFonts w:asciiTheme="minorHAnsi" w:hAnsiTheme="minorHAnsi" w:cstheme="minorHAnsi"/>
        <w:lang w:val="en-GB"/>
      </w:rPr>
      <w:t>RFQ-</w:t>
    </w:r>
    <w:r w:rsidR="00FD5089">
      <w:rPr>
        <w:rStyle w:val="Strong"/>
        <w:rFonts w:asciiTheme="minorHAnsi" w:hAnsiTheme="minorHAnsi" w:cstheme="minorHAnsi"/>
        <w:lang w:val="en-GB"/>
      </w:rPr>
      <w:t>21-G00</w:t>
    </w:r>
    <w:r w:rsidR="00C827EC">
      <w:rPr>
        <w:rStyle w:val="Strong"/>
        <w:rFonts w:asciiTheme="minorHAnsi" w:hAnsiTheme="minorHAnsi" w:cstheme="minorHAnsi"/>
        <w:lang w:val="en-GB"/>
      </w:rPr>
      <w:t>7</w:t>
    </w:r>
    <w:r w:rsidR="00FD5089">
      <w:rPr>
        <w:rStyle w:val="Strong"/>
        <w:rFonts w:asciiTheme="minorHAnsi" w:hAnsiTheme="minorHAnsi" w:cstheme="minorHAnsi"/>
        <w:lang w:val="en-GB"/>
      </w:rPr>
      <w:t>-2</w:t>
    </w:r>
    <w:r w:rsidR="00C827EC">
      <w:rPr>
        <w:rStyle w:val="Strong"/>
        <w:rFonts w:asciiTheme="minorHAnsi" w:hAnsiTheme="minorHAnsi" w:cstheme="minorHAnsi"/>
        <w:lang w:val="en-GB"/>
      </w:rPr>
      <w:t>4</w:t>
    </w:r>
    <w:r w:rsidR="00FD5089" w:rsidRPr="009F4780">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5541A60"/>
    <w:multiLevelType w:val="hybridMultilevel"/>
    <w:tmpl w:val="6EA0537C"/>
    <w:lvl w:ilvl="0" w:tplc="C1EACA6E">
      <w:start w:val="3"/>
      <w:numFmt w:val="bullet"/>
      <w:lvlText w:val="-"/>
      <w:lvlJc w:val="left"/>
      <w:pPr>
        <w:ind w:left="720" w:hanging="360"/>
      </w:pPr>
      <w:rPr>
        <w:rFonts w:ascii="Calibri" w:eastAsiaTheme="minorEastAsia"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8"/>
  </w:num>
  <w:num w:numId="3">
    <w:abstractNumId w:val="7"/>
  </w:num>
  <w:num w:numId="4">
    <w:abstractNumId w:val="6"/>
  </w:num>
  <w:num w:numId="5">
    <w:abstractNumId w:val="0"/>
  </w:num>
  <w:num w:numId="6">
    <w:abstractNumId w:val="4"/>
  </w:num>
  <w:num w:numId="7">
    <w:abstractNumId w:val="1"/>
  </w:num>
  <w:num w:numId="8">
    <w:abstractNumId w:val="3"/>
  </w:num>
  <w:num w:numId="9">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0D1"/>
    <w:rsid w:val="000452B4"/>
    <w:rsid w:val="00046DF0"/>
    <w:rsid w:val="00047748"/>
    <w:rsid w:val="00047A7F"/>
    <w:rsid w:val="0005072F"/>
    <w:rsid w:val="00050A44"/>
    <w:rsid w:val="00050E87"/>
    <w:rsid w:val="00054BD4"/>
    <w:rsid w:val="00054FAE"/>
    <w:rsid w:val="0006019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5C"/>
    <w:rsid w:val="000A5296"/>
    <w:rsid w:val="000A7C73"/>
    <w:rsid w:val="000B0B90"/>
    <w:rsid w:val="000B11BA"/>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064"/>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53F1"/>
    <w:rsid w:val="002D645D"/>
    <w:rsid w:val="002D6CA4"/>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65F2"/>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3E3"/>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09A"/>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4EA"/>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3D1"/>
    <w:rsid w:val="006C4725"/>
    <w:rsid w:val="006C71EF"/>
    <w:rsid w:val="006C7AB7"/>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2F22"/>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4D5E"/>
    <w:rsid w:val="00825BC0"/>
    <w:rsid w:val="0082657B"/>
    <w:rsid w:val="00826C4B"/>
    <w:rsid w:val="0083106A"/>
    <w:rsid w:val="008321ED"/>
    <w:rsid w:val="00832540"/>
    <w:rsid w:val="00832BF7"/>
    <w:rsid w:val="008342CD"/>
    <w:rsid w:val="00835460"/>
    <w:rsid w:val="008426CC"/>
    <w:rsid w:val="008427C2"/>
    <w:rsid w:val="00842A49"/>
    <w:rsid w:val="0084307A"/>
    <w:rsid w:val="00843D0C"/>
    <w:rsid w:val="008445F3"/>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4CDA"/>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0E52"/>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12A9"/>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393"/>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8535C"/>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516"/>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16C8"/>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982"/>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276"/>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39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2FD9"/>
    <w:rsid w:val="00C239E3"/>
    <w:rsid w:val="00C23A97"/>
    <w:rsid w:val="00C26ABB"/>
    <w:rsid w:val="00C27F1C"/>
    <w:rsid w:val="00C30227"/>
    <w:rsid w:val="00C308A2"/>
    <w:rsid w:val="00C3124F"/>
    <w:rsid w:val="00C31B9C"/>
    <w:rsid w:val="00C32770"/>
    <w:rsid w:val="00C342F6"/>
    <w:rsid w:val="00C36273"/>
    <w:rsid w:val="00C368E9"/>
    <w:rsid w:val="00C411FE"/>
    <w:rsid w:val="00C41E34"/>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28FE"/>
    <w:rsid w:val="00C73025"/>
    <w:rsid w:val="00C73BBA"/>
    <w:rsid w:val="00C77949"/>
    <w:rsid w:val="00C77BA9"/>
    <w:rsid w:val="00C80792"/>
    <w:rsid w:val="00C827EC"/>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17311"/>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51B"/>
    <w:rsid w:val="00D64F1D"/>
    <w:rsid w:val="00D660C7"/>
    <w:rsid w:val="00D67218"/>
    <w:rsid w:val="00D67AEA"/>
    <w:rsid w:val="00D71E33"/>
    <w:rsid w:val="00D7229C"/>
    <w:rsid w:val="00D73DAA"/>
    <w:rsid w:val="00D74C8A"/>
    <w:rsid w:val="00D75827"/>
    <w:rsid w:val="00D76968"/>
    <w:rsid w:val="00D77286"/>
    <w:rsid w:val="00D77F23"/>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294D"/>
    <w:rsid w:val="00E56234"/>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8A4"/>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C64D8"/>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1DFD"/>
    <w:rsid w:val="00FD3959"/>
    <w:rsid w:val="00FD4F46"/>
    <w:rsid w:val="00FD5089"/>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0DA6C74-B3E5-48B5-A486-F7F842665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134</TotalTime>
  <Pages>4</Pages>
  <Words>863</Words>
  <Characters>4924</Characters>
  <Application>Microsoft Office Word</Application>
  <DocSecurity>0</DocSecurity>
  <Lines>41</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5776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Taati Eria</cp:lastModifiedBy>
  <cp:revision>18</cp:revision>
  <cp:lastPrinted>2016-10-18T02:57:00Z</cp:lastPrinted>
  <dcterms:created xsi:type="dcterms:W3CDTF">2020-08-26T13:41:00Z</dcterms:created>
  <dcterms:modified xsi:type="dcterms:W3CDTF">2024-07-18T02:54:00Z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